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A4" w:rsidRDefault="00E61EA4" w:rsidP="00E61EA4">
      <w:pPr>
        <w:spacing w:after="0" w:line="261" w:lineRule="auto"/>
        <w:ind w:hanging="10"/>
      </w:pPr>
    </w:p>
    <w:p w:rsidR="00E61EA4" w:rsidRDefault="00E61EA4" w:rsidP="00E61EA4">
      <w:pPr>
        <w:spacing w:after="0"/>
        <w:ind w:left="2778"/>
      </w:pPr>
      <w:r>
        <w:rPr>
          <w:noProof/>
        </w:rPr>
        <w:drawing>
          <wp:inline distT="0" distB="0" distL="0" distR="0">
            <wp:extent cx="2934538" cy="2372563"/>
            <wp:effectExtent l="0" t="0" r="0" b="0"/>
            <wp:docPr id="3" name="Picture 678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46" name="Picture 6784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538" cy="237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EA4" w:rsidDel="00ED0DE4" w:rsidRDefault="00E61EA4" w:rsidP="00E61EA4">
      <w:pPr>
        <w:spacing w:after="0" w:line="258" w:lineRule="auto"/>
        <w:ind w:left="2783" w:hanging="10"/>
        <w:rPr>
          <w:del w:id="0" w:author="Patrick Smith" w:date="2020-11-06T12:03:00Z"/>
        </w:rPr>
      </w:pPr>
      <w:r>
        <w:rPr>
          <w:rFonts w:ascii="Arial" w:eastAsia="Arial" w:hAnsi="Arial" w:cs="Arial"/>
          <w:b/>
          <w:sz w:val="18"/>
        </w:rPr>
        <w:t>Figure 11.3</w:t>
      </w:r>
      <w:del w:id="1" w:author="Patrick Smith" w:date="2020-11-06T12:03:00Z">
        <w:r w:rsidDel="00ED0DE4">
          <w:rPr>
            <w:rFonts w:ascii="Arial" w:eastAsia="Arial" w:hAnsi="Arial" w:cs="Arial"/>
            <w:b/>
            <w:sz w:val="18"/>
          </w:rPr>
          <w:delText xml:space="preserve"> </w:delText>
        </w:r>
      </w:del>
    </w:p>
    <w:p w:rsidR="00E61EA4" w:rsidRDefault="00E61EA4" w:rsidP="00E61EA4">
      <w:pPr>
        <w:spacing w:after="0" w:line="261" w:lineRule="auto"/>
        <w:ind w:left="2783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The output produced by the application </w:t>
      </w:r>
      <w:proofErr w:type="spellStart"/>
      <w:r>
        <w:rPr>
          <w:rFonts w:ascii="Courier New" w:eastAsia="Courier New" w:hAnsi="Courier New" w:cs="Courier New"/>
          <w:b/>
          <w:sz w:val="20"/>
        </w:rPr>
        <w:t>Cente</w:t>
      </w:r>
      <w:r w:rsidRPr="0027729D">
        <w:rPr>
          <w:rFonts w:ascii="Courier New" w:eastAsia="Courier New" w:hAnsi="Courier New" w:cs="Courier New"/>
          <w:b/>
          <w:sz w:val="20"/>
        </w:rPr>
        <w:t>red</w:t>
      </w:r>
      <w:r>
        <w:rPr>
          <w:rFonts w:ascii="Courier New" w:eastAsia="Courier New" w:hAnsi="Courier New" w:cs="Courier New"/>
          <w:b/>
          <w:sz w:val="20"/>
        </w:rPr>
        <w:t>MsgBox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E61EA4" w:rsidRDefault="00E61EA4" w:rsidP="00E61EA4">
      <w:pPr>
        <w:spacing w:after="0" w:line="261" w:lineRule="auto"/>
        <w:ind w:left="2783" w:hanging="10"/>
      </w:pPr>
      <w:r>
        <w:rPr>
          <w:rFonts w:ascii="Arial" w:eastAsia="Arial" w:hAnsi="Arial" w:cs="Arial"/>
          <w:sz w:val="20"/>
        </w:rPr>
        <w:t xml:space="preserve">  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61EA4"/>
    <w:rsid w:val="003F36CC"/>
    <w:rsid w:val="00CB3D86"/>
    <w:rsid w:val="00E6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E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2021-01-27T14:49:00Z</dcterms:created>
  <dcterms:modified xsi:type="dcterms:W3CDTF">2021-01-27T14:49:00Z</dcterms:modified>
</cp:coreProperties>
</file>